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B49CD" w14:textId="77777777" w:rsidR="002719BE" w:rsidRPr="003B4213" w:rsidRDefault="002719BE" w:rsidP="002719BE">
      <w:pPr>
        <w:pStyle w:val="western"/>
        <w:spacing w:before="0" w:beforeAutospacing="0" w:after="0"/>
        <w:jc w:val="right"/>
      </w:pPr>
      <w:r w:rsidRPr="003B4213">
        <w:t>EELNÕU</w:t>
      </w:r>
    </w:p>
    <w:p w14:paraId="621AE495" w14:textId="77777777" w:rsidR="002719BE" w:rsidRDefault="002719BE" w:rsidP="002719BE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  <w:t>23.02.2024</w:t>
      </w:r>
    </w:p>
    <w:p w14:paraId="3CC0214A" w14:textId="77777777" w:rsidR="002719BE" w:rsidRPr="00E90AC8" w:rsidRDefault="002719BE" w:rsidP="002719BE">
      <w:pPr>
        <w:spacing w:before="120" w:after="120"/>
        <w:jc w:val="right"/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</w:pPr>
    </w:p>
    <w:p w14:paraId="31C9E2B5" w14:textId="77777777" w:rsidR="002719BE" w:rsidRPr="00D532A5" w:rsidRDefault="002719BE" w:rsidP="002719BE">
      <w:pPr>
        <w:spacing w:before="120" w:after="120"/>
        <w:jc w:val="center"/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</w:pPr>
      <w:r w:rsidRPr="00C73DB8">
        <w:rPr>
          <w:rFonts w:asciiTheme="majorBidi" w:hAnsiTheme="majorBidi" w:cstheme="majorBidi"/>
          <w:b/>
          <w:sz w:val="24"/>
          <w:szCs w:val="24"/>
          <w:lang w:val="et"/>
        </w:rPr>
        <w:t>Rahvusvahelise Demokraatia ja Valimisabi Instituudi põhikirjaga</w:t>
      </w:r>
      <w:r w:rsidRPr="00D532A5">
        <w:rPr>
          <w:rFonts w:ascii="Times New Roman" w:hAnsi="Times New Roman" w:cs="Times New Roman"/>
          <w:b/>
          <w:bCs/>
          <w:color w:val="000000"/>
          <w:sz w:val="24"/>
          <w:szCs w:val="24"/>
          <w:lang w:val="et-EE" w:eastAsia="et-EE"/>
        </w:rPr>
        <w:t xml:space="preserve"> ühinemise seadus</w:t>
      </w:r>
    </w:p>
    <w:p w14:paraId="290B16E4" w14:textId="77777777" w:rsidR="002719BE" w:rsidRPr="00D532A5" w:rsidRDefault="002719BE" w:rsidP="002719BE">
      <w:pPr>
        <w:spacing w:before="120" w:after="120"/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</w:pPr>
    </w:p>
    <w:p w14:paraId="2979FA34" w14:textId="77777777" w:rsidR="002719BE" w:rsidRPr="00D532A5" w:rsidRDefault="002719BE" w:rsidP="002719BE">
      <w:pPr>
        <w:spacing w:before="120" w:after="120"/>
        <w:jc w:val="both"/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</w:pPr>
      <w:r w:rsidRPr="00D532A5"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  <w:t xml:space="preserve">Ühineda </w:t>
      </w:r>
      <w:proofErr w:type="spellStart"/>
      <w:r w:rsidRPr="00D532A5"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  <w:t>juurdelisatud</w:t>
      </w:r>
      <w:proofErr w:type="spellEnd"/>
      <w:r w:rsidRPr="00D532A5"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  <w:t xml:space="preserve"> </w:t>
      </w:r>
      <w:r w:rsidRPr="00D532A5">
        <w:rPr>
          <w:rFonts w:asciiTheme="majorBidi" w:hAnsiTheme="majorBidi" w:cstheme="majorBidi"/>
          <w:sz w:val="24"/>
          <w:szCs w:val="24"/>
          <w:lang w:val="et"/>
        </w:rPr>
        <w:t>Rahvusvahelise Demokraatia ja Valimisabi Instituudi põhikirjaga</w:t>
      </w:r>
      <w:r w:rsidRPr="00D532A5"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  <w:t xml:space="preserve">, mis on koostatud 1995. aasta </w:t>
      </w:r>
      <w:r w:rsidRPr="00D532A5">
        <w:rPr>
          <w:rFonts w:asciiTheme="majorBidi" w:hAnsiTheme="majorBidi" w:cstheme="majorBidi"/>
          <w:sz w:val="24"/>
          <w:szCs w:val="24"/>
          <w:lang w:val="et"/>
        </w:rPr>
        <w:t xml:space="preserve">27. veebruaril Stockholmis ja mida on muudetud 2006. aasta 24. jaanuaril Rahvusvahelise Demokraatia ja Valimisabi Instituudi </w:t>
      </w:r>
      <w:r w:rsidRPr="00D532A5">
        <w:rPr>
          <w:rFonts w:ascii="Times New Roman" w:hAnsi="Times New Roman"/>
          <w:sz w:val="24"/>
          <w:szCs w:val="24"/>
          <w:lang w:val="et"/>
        </w:rPr>
        <w:t>nõukogu erakorralisel istungil</w:t>
      </w:r>
      <w:r w:rsidRPr="00D532A5"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  <w:t>.</w:t>
      </w:r>
    </w:p>
    <w:p w14:paraId="47805A68" w14:textId="77777777" w:rsidR="002719BE" w:rsidRPr="00D532A5" w:rsidRDefault="002719BE" w:rsidP="002719BE">
      <w:pPr>
        <w:spacing w:before="120" w:after="120"/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</w:pPr>
    </w:p>
    <w:p w14:paraId="2219267E" w14:textId="77777777" w:rsidR="002719BE" w:rsidRPr="00E90AC8" w:rsidRDefault="002719BE" w:rsidP="002719BE">
      <w:pPr>
        <w:spacing w:before="120" w:after="120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 w:eastAsia="et-EE"/>
        </w:rPr>
      </w:pPr>
    </w:p>
    <w:p w14:paraId="39E67A07" w14:textId="77777777" w:rsidR="002719BE" w:rsidRPr="00E90AC8" w:rsidRDefault="002719BE" w:rsidP="002719BE">
      <w:pP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 w:eastAsia="et-EE"/>
        </w:rPr>
      </w:pPr>
    </w:p>
    <w:p w14:paraId="59E4389B" w14:textId="77777777" w:rsidR="002719BE" w:rsidRPr="00E90AC8" w:rsidRDefault="002719BE" w:rsidP="002719BE">
      <w:pPr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  <w:t xml:space="preserve">Lauri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  <w:t>Hussar</w:t>
      </w:r>
      <w:proofErr w:type="spellEnd"/>
    </w:p>
    <w:p w14:paraId="235C78E3" w14:textId="77777777" w:rsidR="002719BE" w:rsidRPr="00E90AC8" w:rsidRDefault="002719BE" w:rsidP="002719BE">
      <w:pPr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</w:pPr>
      <w:r w:rsidRPr="00E90AC8"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  <w:t>Riigikogu esimees</w:t>
      </w:r>
    </w:p>
    <w:p w14:paraId="2D96697E" w14:textId="77777777" w:rsidR="006C1DAA" w:rsidRDefault="006C1DAA"/>
    <w:p w14:paraId="6ECBD64C" w14:textId="77777777" w:rsidR="003F1FDB" w:rsidRDefault="003F1FDB"/>
    <w:p w14:paraId="33170486" w14:textId="77777777" w:rsidR="003F1FDB" w:rsidRDefault="003F1FDB"/>
    <w:p w14:paraId="2EB8876B" w14:textId="77777777" w:rsidR="003F1FDB" w:rsidRDefault="003F1FDB" w:rsidP="003F1FDB">
      <w:pPr>
        <w:pStyle w:val="Standard"/>
        <w:pBdr>
          <w:bottom w:val="single" w:sz="12" w:space="11" w:color="auto"/>
        </w:pBdr>
        <w:jc w:val="both"/>
        <w:rPr>
          <w:ins w:id="0" w:author="Iivika Sale" w:date="2024-04-02T11:07:00Z"/>
        </w:rPr>
      </w:pPr>
      <w:ins w:id="1" w:author="Iivika Sale" w:date="2024-04-02T11:07:00Z">
        <w:r>
          <w:t>Tallinn,</w:t>
        </w:r>
        <w:r>
          <w:tab/>
        </w:r>
        <w:r>
          <w:tab/>
          <w:t>2024</w:t>
        </w:r>
      </w:ins>
    </w:p>
    <w:p w14:paraId="782FD249" w14:textId="77777777" w:rsidR="003F1FDB" w:rsidRDefault="003F1FDB" w:rsidP="003F1FDB">
      <w:pPr>
        <w:pStyle w:val="Standard"/>
        <w:jc w:val="both"/>
        <w:rPr>
          <w:ins w:id="2" w:author="Iivika Sale" w:date="2024-04-02T11:07:00Z"/>
          <w:color w:val="auto"/>
        </w:rPr>
      </w:pPr>
      <w:ins w:id="3" w:author="Iivika Sale" w:date="2024-04-02T11:07:00Z">
        <w:r>
          <w:rPr>
            <w:color w:val="auto"/>
          </w:rPr>
          <w:t>Algatab Vabariigi Valitsus</w:t>
        </w:r>
      </w:ins>
    </w:p>
    <w:p w14:paraId="5DA3201F" w14:textId="77777777" w:rsidR="003F1FDB" w:rsidRDefault="003F1FDB" w:rsidP="003F1FDB">
      <w:pPr>
        <w:pStyle w:val="Standard"/>
        <w:jc w:val="both"/>
        <w:rPr>
          <w:ins w:id="4" w:author="Iivika Sale" w:date="2024-04-02T11:07:00Z"/>
        </w:rPr>
      </w:pPr>
    </w:p>
    <w:p w14:paraId="56142ACA" w14:textId="77777777" w:rsidR="003F1FDB" w:rsidRDefault="003F1FDB" w:rsidP="003F1FDB">
      <w:pPr>
        <w:pStyle w:val="Standard"/>
        <w:jc w:val="both"/>
        <w:rPr>
          <w:ins w:id="5" w:author="Iivika Sale" w:date="2024-04-02T11:07:00Z"/>
        </w:rPr>
      </w:pPr>
      <w:ins w:id="6" w:author="Iivika Sale" w:date="2024-04-02T11:07:00Z">
        <w:r w:rsidRPr="006A7979">
          <w:t>(allkirjastatud digitaalselt)</w:t>
        </w:r>
      </w:ins>
    </w:p>
    <w:p w14:paraId="711AF25B" w14:textId="77777777" w:rsidR="003F1FDB" w:rsidRDefault="003F1FDB"/>
    <w:sectPr w:rsidR="003F1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ivika Sale">
    <w15:presenceInfo w15:providerId="AD" w15:userId="S::Iivika.Sale@just.ee::078bb3df-7791-467a-bb64-7407f2dff0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9BE"/>
    <w:rsid w:val="001C584F"/>
    <w:rsid w:val="002719BE"/>
    <w:rsid w:val="003F1FDB"/>
    <w:rsid w:val="00482832"/>
    <w:rsid w:val="006C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84AD0"/>
  <w15:chartTrackingRefBased/>
  <w15:docId w15:val="{AFB49084-CFAF-4B6B-B8BD-4D707E21A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719BE"/>
    <w:pPr>
      <w:spacing w:after="0" w:line="240" w:lineRule="auto"/>
    </w:pPr>
    <w:rPr>
      <w:rFonts w:ascii="Arial" w:eastAsia="Times New Roman" w:hAnsi="Arial" w:cs="Arial"/>
      <w:sz w:val="20"/>
      <w:szCs w:val="20"/>
      <w:lang w:val="en-US"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western">
    <w:name w:val="western"/>
    <w:basedOn w:val="Normaallaad"/>
    <w:rsid w:val="002719BE"/>
    <w:pPr>
      <w:spacing w:before="100" w:beforeAutospacing="1" w:after="119"/>
    </w:pPr>
    <w:rPr>
      <w:rFonts w:ascii="Times New Roman" w:hAnsi="Times New Roman" w:cs="Times New Roman"/>
      <w:color w:val="000000"/>
      <w:sz w:val="24"/>
      <w:szCs w:val="24"/>
      <w:lang w:val="et-EE" w:eastAsia="et-EE"/>
    </w:rPr>
  </w:style>
  <w:style w:type="paragraph" w:styleId="Redaktsioon">
    <w:name w:val="Revision"/>
    <w:hidden/>
    <w:uiPriority w:val="99"/>
    <w:semiHidden/>
    <w:rsid w:val="003F1FDB"/>
    <w:pPr>
      <w:spacing w:after="0" w:line="240" w:lineRule="auto"/>
    </w:pPr>
    <w:rPr>
      <w:rFonts w:ascii="Arial" w:eastAsia="Times New Roman" w:hAnsi="Arial" w:cs="Arial"/>
      <w:sz w:val="20"/>
      <w:szCs w:val="20"/>
      <w:lang w:val="en-US" w:eastAsia="ar-SA"/>
    </w:rPr>
  </w:style>
  <w:style w:type="paragraph" w:customStyle="1" w:styleId="Standard">
    <w:name w:val="Standard"/>
    <w:rsid w:val="003F1FD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71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MFA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</dc:creator>
  <cp:keywords/>
  <dc:description/>
  <cp:lastModifiedBy>Iivika Sale</cp:lastModifiedBy>
  <cp:revision>3</cp:revision>
  <dcterms:created xsi:type="dcterms:W3CDTF">2024-04-02T06:32:00Z</dcterms:created>
  <dcterms:modified xsi:type="dcterms:W3CDTF">2024-04-02T09:17:00Z</dcterms:modified>
</cp:coreProperties>
</file>